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4CB96EE" wp14:editId="6169E9B9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BBAC98" wp14:editId="78D93987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BAC98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" o:allowincell="f" filled="f" stroked="f">
                <v:textbox inset="0,25pt,100pt,0">
                  <w:txbxContent>
                    <w:p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:rsidR="006C7DCD" w:rsidRDefault="006C7DCD"/>
    <w:p w:rsidR="00793C51" w:rsidRDefault="00793C51"/>
    <w:p w:rsidR="00793C51" w:rsidRDefault="00793C51"/>
    <w:p w:rsidR="00793C51" w:rsidRDefault="00793C51"/>
    <w:p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ŽoNFP: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DA13B7" w:rsidRDefault="00DA13B7" w:rsidP="0076798F">
      <w:pPr>
        <w:widowControl w:val="0"/>
        <w:autoSpaceDE w:val="0"/>
        <w:autoSpaceDN w:val="0"/>
        <w:adjustRightInd w:val="0"/>
      </w:pPr>
    </w:p>
    <w:p w:rsidR="00DA13B7" w:rsidRDefault="00DA13B7">
      <w:r>
        <w:br w:type="page"/>
      </w:r>
    </w:p>
    <w:p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E60CFC" w:rsidRDefault="00E60CFC">
      <w:r>
        <w:br w:type="page"/>
      </w:r>
    </w:p>
    <w:p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8.3  Zazmluvnená výška NFP</w:t>
      </w: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Maximálna výška nenávratného finančného príspevku: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70" w:rsidRDefault="00014970" w:rsidP="00793C51">
      <w:pPr>
        <w:spacing w:after="0" w:line="240" w:lineRule="auto"/>
      </w:pPr>
      <w:r>
        <w:separator/>
      </w:r>
    </w:p>
  </w:endnote>
  <w:endnote w:type="continuationSeparator" w:id="0">
    <w:p w:rsidR="00014970" w:rsidRDefault="00014970" w:rsidP="0079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2ADAF9DF" wp14:editId="2DB09B5B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3A452D">
      <w:rPr>
        <w:rFonts w:ascii="Roboto" w:hAnsi="Roboto" w:cs="Roboto"/>
        <w:bCs/>
        <w:noProof/>
        <w:color w:val="000000"/>
        <w:sz w:val="14"/>
        <w:szCs w:val="14"/>
      </w:rPr>
      <w:t>2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3A452D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3A452D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3A452D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70" w:rsidRDefault="00014970" w:rsidP="00793C51">
      <w:pPr>
        <w:spacing w:after="0" w:line="240" w:lineRule="auto"/>
      </w:pPr>
      <w:r>
        <w:separator/>
      </w:r>
    </w:p>
  </w:footnote>
  <w:footnote w:type="continuationSeparator" w:id="0">
    <w:p w:rsidR="00014970" w:rsidRDefault="00014970" w:rsidP="0079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3A452D">
    <w:pPr>
      <w:pStyle w:val="Hlavika"/>
    </w:pPr>
    <w:bookmarkStart w:id="0" w:name="JR_PAGE_ANCHOR_0_1"/>
    <w:bookmarkStart w:id="1" w:name="_GoBack"/>
    <w:bookmarkEnd w:id="0"/>
    <w:bookmarkEnd w:id="1"/>
    <w:ins w:id="2" w:author="Autor"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1668480" behindDoc="0" locked="0" layoutInCell="1" allowOverlap="1" wp14:anchorId="656B4016" wp14:editId="5E8679FC">
            <wp:simplePos x="0" y="0"/>
            <wp:positionH relativeFrom="margin">
              <wp:posOffset>3756660</wp:posOffset>
            </wp:positionH>
            <wp:positionV relativeFrom="margin">
              <wp:posOffset>-631825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02C0CD62" wp14:editId="3993D3E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35F5FD60" wp14:editId="39061D06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14970"/>
    <w:rsid w:val="00087F3F"/>
    <w:rsid w:val="00151699"/>
    <w:rsid w:val="001C15A1"/>
    <w:rsid w:val="001D6228"/>
    <w:rsid w:val="00201DB2"/>
    <w:rsid w:val="00270241"/>
    <w:rsid w:val="00291990"/>
    <w:rsid w:val="00306364"/>
    <w:rsid w:val="003A452D"/>
    <w:rsid w:val="003A5361"/>
    <w:rsid w:val="00401AD4"/>
    <w:rsid w:val="00424838"/>
    <w:rsid w:val="004831D1"/>
    <w:rsid w:val="005267B2"/>
    <w:rsid w:val="0053020D"/>
    <w:rsid w:val="005D2BD5"/>
    <w:rsid w:val="00654DFC"/>
    <w:rsid w:val="006C7DCD"/>
    <w:rsid w:val="0076798F"/>
    <w:rsid w:val="00793C51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E4777D"/>
    <w:rsid w:val="00E60CFC"/>
    <w:rsid w:val="00EA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73D9D-CA92-446F-A468-7EFA1BDB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2019-10-31T08:59:00Z</dcterms:created>
  <dcterms:modified xsi:type="dcterms:W3CDTF">2020-10-28T06:25:00Z</dcterms:modified>
</cp:coreProperties>
</file>